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F1B" w:rsidRDefault="00B11F1B" w:rsidP="00B11F1B">
      <w:pPr>
        <w:rPr>
          <w:ins w:id="0" w:author="Author"/>
          <w:rFonts w:ascii="Times New Roman" w:hAnsi="Times New Roman" w:cs="Times New Roman"/>
          <w:b/>
          <w:bCs/>
          <w:sz w:val="20"/>
          <w:szCs w:val="20"/>
        </w:rPr>
      </w:pPr>
      <w:bookmarkStart w:id="1" w:name="_GoBack"/>
      <w:bookmarkEnd w:id="1"/>
      <w:ins w:id="2" w:author="Author">
        <w:r>
          <w:rPr>
            <w:rFonts w:ascii="Times New Roman" w:hAnsi="Times New Roman" w:cs="Times New Roman"/>
            <w:b/>
            <w:bCs/>
            <w:sz w:val="20"/>
            <w:szCs w:val="20"/>
          </w:rPr>
          <w:t>Annex III</w:t>
        </w:r>
      </w:ins>
    </w:p>
    <w:p w:rsidR="00C86737" w:rsidRDefault="006B75DD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S.06.01.</w:t>
      </w:r>
      <w:del w:id="3" w:author="Author">
        <w:r w:rsidDel="00B11F1B">
          <w:rPr>
            <w:rFonts w:ascii="Times New Roman" w:hAnsi="Times New Roman" w:cs="Times New Roman"/>
            <w:b/>
            <w:bCs/>
            <w:sz w:val="20"/>
            <w:szCs w:val="20"/>
          </w:rPr>
          <w:delText>g</w:delText>
        </w:r>
      </w:del>
      <w:r>
        <w:rPr>
          <w:rFonts w:ascii="Times New Roman" w:hAnsi="Times New Roman" w:cs="Times New Roman"/>
          <w:b/>
          <w:bCs/>
          <w:sz w:val="20"/>
          <w:szCs w:val="20"/>
        </w:rPr>
        <w:t xml:space="preserve"> – Summary of assets </w:t>
      </w:r>
    </w:p>
    <w:p w:rsidR="00C86737" w:rsidRDefault="006B75DD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C86737" w:rsidRDefault="006B75D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46423E" w:rsidRDefault="00A84693" w:rsidP="0046423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information for groups.</w:t>
      </w:r>
      <w:r w:rsidR="0046423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46423E">
        <w:rPr>
          <w:rFonts w:ascii="Times New Roman" w:hAnsi="Times New Roman" w:cs="Times New Roman"/>
          <w:sz w:val="20"/>
          <w:szCs w:val="20"/>
        </w:rPr>
        <w:t xml:space="preserve">This template is applicable </w:t>
      </w:r>
      <w:r w:rsidR="002B045E">
        <w:rPr>
          <w:rFonts w:ascii="Times New Roman" w:hAnsi="Times New Roman" w:cs="Times New Roman"/>
          <w:sz w:val="20"/>
          <w:szCs w:val="20"/>
        </w:rPr>
        <w:t xml:space="preserve">at the level of the group where all insurance or reinsurance undertakings within the group benefit from the exemption </w:t>
      </w:r>
      <w:r w:rsidR="0046423E">
        <w:rPr>
          <w:rFonts w:ascii="Times New Roman" w:hAnsi="Times New Roman" w:cs="Times New Roman"/>
          <w:sz w:val="20"/>
          <w:szCs w:val="20"/>
        </w:rPr>
        <w:t xml:space="preserve">in accordance with Article 35 (7) of </w:t>
      </w:r>
      <w:r w:rsidR="00A767CE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="0046423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86737" w:rsidRDefault="006B75DD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The asset categories </w:t>
      </w:r>
      <w:r w:rsidRPr="00B579CC">
        <w:rPr>
          <w:rFonts w:ascii="Times New Roman" w:hAnsi="Times New Roman" w:cs="Times New Roman"/>
          <w:bCs/>
          <w:sz w:val="20"/>
          <w:szCs w:val="20"/>
        </w:rPr>
        <w:t xml:space="preserve">referred to in this template are the ones defined in </w:t>
      </w:r>
      <w:r w:rsidRPr="009917AF">
        <w:rPr>
          <w:rFonts w:ascii="Times New Roman" w:hAnsi="Times New Roman" w:cs="Times New Roman"/>
          <w:bCs/>
          <w:sz w:val="20"/>
          <w:szCs w:val="20"/>
        </w:rPr>
        <w:t>Annex I</w:t>
      </w:r>
      <w:ins w:id="4" w:author="Author">
        <w:r w:rsidR="00B11F1B" w:rsidRPr="009917AF">
          <w:rPr>
            <w:rFonts w:ascii="Times New Roman" w:hAnsi="Times New Roman" w:cs="Times New Roman"/>
            <w:bCs/>
            <w:sz w:val="20"/>
            <w:szCs w:val="20"/>
          </w:rPr>
          <w:t>V</w:t>
        </w:r>
      </w:ins>
      <w:del w:id="5" w:author="Author">
        <w:r w:rsidRPr="009917AF" w:rsidDel="00B11F1B">
          <w:rPr>
            <w:rFonts w:ascii="Times New Roman" w:hAnsi="Times New Roman" w:cs="Times New Roman"/>
            <w:bCs/>
            <w:sz w:val="20"/>
            <w:szCs w:val="20"/>
          </w:rPr>
          <w:delText>II</w:delText>
        </w:r>
      </w:del>
      <w:r w:rsidRPr="009917AF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ins w:id="6" w:author="Author">
        <w:r w:rsidR="00B11F1B" w:rsidRPr="009917AF">
          <w:rPr>
            <w:rFonts w:ascii="Times New Roman" w:hAnsi="Times New Roman" w:cs="Times New Roman"/>
            <w:bCs/>
            <w:sz w:val="20"/>
            <w:szCs w:val="20"/>
          </w:rPr>
          <w:t>Assets Categories of this Regulation</w:t>
        </w:r>
      </w:ins>
      <w:del w:id="7" w:author="Author">
        <w:r w:rsidRPr="009917AF" w:rsidDel="00B11F1B">
          <w:rPr>
            <w:rFonts w:ascii="Times New Roman" w:hAnsi="Times New Roman" w:cs="Times New Roman"/>
            <w:bCs/>
            <w:sz w:val="20"/>
            <w:szCs w:val="20"/>
          </w:rPr>
          <w:delText>Complementary Identification Code (CIC) Categories of this Regulation</w:delText>
        </w:r>
      </w:del>
      <w:r w:rsidRPr="009917AF">
        <w:rPr>
          <w:rFonts w:ascii="Times New Roman" w:hAnsi="Times New Roman" w:cs="Times New Roman"/>
          <w:bCs/>
          <w:sz w:val="20"/>
          <w:szCs w:val="20"/>
        </w:rPr>
        <w:t>.</w:t>
      </w:r>
    </w:p>
    <w:p w:rsidR="00C86737" w:rsidRDefault="006B75DD">
      <w:pPr>
        <w:jc w:val="both"/>
        <w:rPr>
          <w:ins w:id="8" w:author="Author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template contains a summary of information on assets and derivatives regarding the </w:t>
      </w:r>
      <w:r w:rsidR="0065785D">
        <w:rPr>
          <w:rFonts w:ascii="Times New Roman" w:hAnsi="Times New Roman" w:cs="Times New Roman"/>
          <w:sz w:val="20"/>
          <w:szCs w:val="20"/>
        </w:rPr>
        <w:t xml:space="preserve">participating </w:t>
      </w:r>
      <w:r w:rsidR="002B045E">
        <w:rPr>
          <w:rFonts w:ascii="Times New Roman" w:hAnsi="Times New Roman" w:cs="Times New Roman"/>
          <w:sz w:val="20"/>
          <w:szCs w:val="20"/>
        </w:rPr>
        <w:t xml:space="preserve">insurance or reinsurance </w:t>
      </w:r>
      <w:r>
        <w:rPr>
          <w:rFonts w:ascii="Times New Roman" w:hAnsi="Times New Roman" w:cs="Times New Roman"/>
          <w:sz w:val="20"/>
          <w:szCs w:val="20"/>
        </w:rPr>
        <w:t>undertaking</w:t>
      </w:r>
      <w:r w:rsidR="002B045E">
        <w:rPr>
          <w:rFonts w:ascii="Times New Roman" w:hAnsi="Times New Roman" w:cs="Times New Roman"/>
          <w:sz w:val="20"/>
          <w:szCs w:val="20"/>
        </w:rPr>
        <w:t>, the insurance holding company or the mixed financial holding company</w:t>
      </w:r>
      <w:ins w:id="9" w:author="Author">
        <w:r w:rsidR="00B11F1B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r w:rsidR="0065785D">
        <w:rPr>
          <w:rFonts w:ascii="Times New Roman" w:hAnsi="Times New Roman" w:cs="Times New Roman"/>
          <w:sz w:val="20"/>
          <w:szCs w:val="20"/>
        </w:rPr>
        <w:t>(</w:t>
      </w:r>
      <w:r w:rsidR="008E4B87">
        <w:rPr>
          <w:rFonts w:ascii="Times New Roman" w:hAnsi="Times New Roman" w:cs="Times New Roman"/>
          <w:sz w:val="20"/>
          <w:szCs w:val="20"/>
        </w:rPr>
        <w:t xml:space="preserve">at a </w:t>
      </w:r>
      <w:r w:rsidR="0065785D">
        <w:rPr>
          <w:rFonts w:ascii="Times New Roman" w:hAnsi="Times New Roman" w:cs="Times New Roman"/>
          <w:sz w:val="20"/>
          <w:szCs w:val="20"/>
        </w:rPr>
        <w:t>group</w:t>
      </w:r>
      <w:r w:rsidR="008E4B87">
        <w:rPr>
          <w:rFonts w:ascii="Times New Roman" w:hAnsi="Times New Roman" w:cs="Times New Roman"/>
          <w:sz w:val="20"/>
          <w:szCs w:val="20"/>
        </w:rPr>
        <w:t xml:space="preserve"> level</w:t>
      </w:r>
      <w:r w:rsidR="0065785D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, including assets and derivatives held in unit linked and index linked contracts.</w:t>
      </w:r>
    </w:p>
    <w:p w:rsidR="00E80916" w:rsidRDefault="00E80916">
      <w:pPr>
        <w:jc w:val="both"/>
        <w:rPr>
          <w:rFonts w:ascii="Times New Roman" w:hAnsi="Times New Roman" w:cs="Times New Roman"/>
          <w:sz w:val="20"/>
          <w:szCs w:val="20"/>
        </w:rPr>
      </w:pPr>
      <w:ins w:id="10" w:author="Author">
        <w:r>
          <w:rPr>
            <w:rFonts w:ascii="Times New Roman" w:hAnsi="Times New Roman" w:cs="Times New Roman"/>
            <w:sz w:val="20"/>
            <w:szCs w:val="20"/>
          </w:rPr>
          <w:t>Items shall be reported with positive values unless its Solvency II value is negative (e.g. the case of derivatives that are a liability of the undertaking).</w:t>
        </w:r>
      </w:ins>
    </w:p>
    <w:p w:rsidR="00C86737" w:rsidRPr="009917AF" w:rsidRDefault="006B75DD" w:rsidP="00523C5E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917AF">
        <w:rPr>
          <w:rFonts w:ascii="Times New Roman" w:hAnsi="Times New Roman" w:cs="Times New Roman"/>
          <w:sz w:val="20"/>
          <w:szCs w:val="20"/>
        </w:rPr>
        <w:t>T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>he template is applicable for method 1 (Accounting consolidation-based method), method 2 (Deduction and aggregation method) and a combination of methods 1 and 2.</w:t>
      </w:r>
    </w:p>
    <w:p w:rsidR="00C86737" w:rsidRPr="009917AF" w:rsidRDefault="006B75D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C5B6A">
        <w:rPr>
          <w:rFonts w:ascii="Times New Roman" w:hAnsi="Times New Roman" w:cs="Times New Roman"/>
          <w:sz w:val="20"/>
          <w:szCs w:val="20"/>
          <w:lang w:val="en-US"/>
          <w:rPrChange w:id="11" w:author="Author">
            <w:rPr>
              <w:rFonts w:ascii="Times New Roman" w:hAnsi="Times New Roman" w:cs="Times New Roman"/>
              <w:sz w:val="20"/>
              <w:szCs w:val="20"/>
              <w:u w:val="single"/>
              <w:lang w:val="en-US"/>
            </w:rPr>
          </w:rPrChange>
        </w:rPr>
        <w:t>Where method 1 is used exclusively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>, the reporting shall reflect the consolidated position of the assets</w:t>
      </w:r>
      <w:r w:rsidR="002B045E"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 and derivatives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 net of intra-group transactions held within the group.</w:t>
      </w:r>
    </w:p>
    <w:p w:rsidR="00C86737" w:rsidRPr="009917AF" w:rsidRDefault="00C867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86737" w:rsidRPr="009917AF" w:rsidRDefault="006B75D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C5B6A">
        <w:rPr>
          <w:rFonts w:ascii="Times New Roman" w:hAnsi="Times New Roman" w:cs="Times New Roman"/>
          <w:sz w:val="20"/>
          <w:szCs w:val="20"/>
          <w:lang w:val="en-US"/>
          <w:rPrChange w:id="12" w:author="Author">
            <w:rPr>
              <w:rFonts w:ascii="Times New Roman" w:hAnsi="Times New Roman" w:cs="Times New Roman"/>
              <w:sz w:val="20"/>
              <w:szCs w:val="20"/>
              <w:u w:val="single"/>
              <w:lang w:val="en-US"/>
            </w:rPr>
          </w:rPrChange>
        </w:rPr>
        <w:t>Where method 2 is used exclusively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>, the report shall include the assets and derivatives held by the participating</w:t>
      </w:r>
      <w:r w:rsidR="00B426B1"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 insurance and reinsurance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 undertakings, the insurance holding companies, </w:t>
      </w:r>
      <w:r w:rsidR="00B426B1"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mixed-financial holding companies, 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>subsidiaries and non-controlled participations</w:t>
      </w:r>
      <w:r w:rsidR="00963813"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>regardless of the proportional share used. The assets held by undertakings from the other financial sectors shall not be included.</w:t>
      </w:r>
    </w:p>
    <w:p w:rsidR="00C86737" w:rsidRPr="009917AF" w:rsidRDefault="00C867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86737" w:rsidRDefault="006B75D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C5B6A">
        <w:rPr>
          <w:rFonts w:ascii="Times New Roman" w:hAnsi="Times New Roman" w:cs="Times New Roman"/>
          <w:sz w:val="20"/>
          <w:szCs w:val="20"/>
          <w:lang w:val="en-US"/>
          <w:rPrChange w:id="13" w:author="Author">
            <w:rPr>
              <w:rFonts w:ascii="Times New Roman" w:hAnsi="Times New Roman" w:cs="Times New Roman"/>
              <w:sz w:val="20"/>
              <w:szCs w:val="20"/>
              <w:u w:val="single"/>
              <w:lang w:val="en-US"/>
            </w:rPr>
          </w:rPrChange>
        </w:rPr>
        <w:t>Where a combination of methods 1 and 2 is used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>, the report reflects the consolidated position of the assets and derivatives</w:t>
      </w:r>
      <w:r w:rsidRPr="009917AF">
        <w:rPr>
          <w:rFonts w:ascii="Times New Roman" w:hAnsi="Times New Roman" w:cs="Times New Roman"/>
          <w:sz w:val="20"/>
          <w:szCs w:val="20"/>
        </w:rPr>
        <w:t>,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 net of intra-group transactions, held within the group and the assets and derivatives held by the participating </w:t>
      </w:r>
      <w:r w:rsidR="00B426B1"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insurance or reinsurance 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>undertakings, the insurance holding companies,</w:t>
      </w:r>
      <w:r w:rsidR="00B426B1"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 the mixed financial holding companies,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 subsidiaries and non-controlled participations</w:t>
      </w:r>
      <w:r w:rsidR="00963813"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>regardless of the proportional share used.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C86737" w:rsidRDefault="00C86737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572"/>
        <w:gridCol w:w="2217"/>
        <w:gridCol w:w="5453"/>
        <w:tblGridChange w:id="14">
          <w:tblGrid>
            <w:gridCol w:w="1572"/>
            <w:gridCol w:w="2217"/>
            <w:gridCol w:w="5453"/>
          </w:tblGrid>
        </w:tblGridChange>
      </w:tblGrid>
      <w:tr w:rsidR="00C86737">
        <w:trPr>
          <w:trHeight w:val="30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523C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523C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C86737" w:rsidTr="001C5B6A">
        <w:tblPrEx>
          <w:tblW w:w="0" w:type="auto"/>
          <w:tblInd w:w="-10" w:type="dxa"/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</w:tblCellMar>
          <w:tblPrExChange w:id="15" w:author="Author">
            <w:tblPrEx>
              <w:tblW w:w="0" w:type="auto"/>
              <w:tblInd w:w="-10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98" w:type="dxa"/>
              </w:tblCellMar>
            </w:tblPrEx>
          </w:tblPrExChange>
        </w:tblPrEx>
        <w:trPr>
          <w:trHeight w:val="771"/>
          <w:trPrChange w:id="16" w:author="Author">
            <w:trPr>
              <w:trHeight w:val="2390"/>
            </w:trPr>
          </w:trPrChange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tcPrChange w:id="17" w:author="Author">
              <w:tcPr>
                <w:tcW w:w="1572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98" w:type="dxa"/>
                </w:tcMar>
              </w:tcPr>
            </w:tcPrChange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C0060/R0010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tcPrChange w:id="18" w:author="Author">
              <w:tcPr>
                <w:tcW w:w="2217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98" w:type="dxa"/>
                </w:tcMar>
              </w:tcPr>
            </w:tcPrChange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Assets listed</w:t>
            </w:r>
            <w:del w:id="19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tcPrChange w:id="20" w:author="Author">
              <w:tcPr>
                <w:tcW w:w="5453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98" w:type="dxa"/>
                </w:tcMar>
              </w:tcPr>
            </w:tcPrChange>
          </w:tcPr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Value of listed assets by portfolio.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916" w:rsidRPr="00A6391E" w:rsidRDefault="006B75DD" w:rsidP="00E80916">
            <w:pPr>
              <w:contextualSpacing/>
              <w:rPr>
                <w:ins w:id="21" w:author="Author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 the purpose of this template an asset is considered as being listed if it is negotiated on a regulated market or on a multilateral trading facility, as defined by Directive 2004/39/EC. </w:t>
            </w:r>
            <w:ins w:id="22" w:author="Author">
              <w:r w:rsidR="00E80916" w:rsidRPr="00A6391E">
                <w:rPr>
                  <w:rFonts w:ascii="Times New Roman" w:hAnsi="Times New Roman" w:cs="Times New Roman"/>
                  <w:sz w:val="20"/>
                  <w:szCs w:val="20"/>
                </w:rPr>
                <w:t>.</w:t>
              </w:r>
            </w:ins>
          </w:p>
          <w:p w:rsidR="00C86737" w:rsidDel="009917AF" w:rsidRDefault="006B75DD">
            <w:pPr>
              <w:contextualSpacing/>
              <w:rPr>
                <w:del w:id="23" w:author="Author"/>
                <w:rFonts w:ascii="Times New Roman" w:hAnsi="Times New Roman" w:cs="Times New Roman"/>
                <w:sz w:val="20"/>
                <w:szCs w:val="20"/>
              </w:rPr>
            </w:pPr>
            <w:del w:id="24" w:author="Author">
              <w:r w:rsidDel="00E80916">
                <w:rPr>
                  <w:rFonts w:ascii="Times New Roman" w:hAnsi="Times New Roman" w:cs="Times New Roman"/>
                  <w:sz w:val="20"/>
                  <w:szCs w:val="20"/>
                </w:rPr>
                <w:delText>If the asset is listed in more than one country, the country shall be the one of the most liquid regulated market or multilateral trading facility.</w:delText>
              </w:r>
            </w:del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ins w:id="25" w:author="Author">
              <w:r w:rsidR="006717EA"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</w:ins>
            <w:r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ins w:id="26" w:author="Author">
              <w:r w:rsidR="006717EA"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</w:ins>
            <w:del w:id="27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,</w:delText>
              </w:r>
            </w:del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</w:t>
            </w:r>
            <w:del w:id="28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and ring fenced funds</w:delText>
              </w:r>
            </w:del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ring fenced funds, but shall be made if the undertaking uses it internally. When an undertaking does not apply a split by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portfolio “general” shall be used.</w:t>
            </w:r>
          </w:p>
        </w:tc>
      </w:tr>
    </w:tbl>
    <w:p w:rsidR="00C86737" w:rsidDel="00B11F1B" w:rsidRDefault="00C86737">
      <w:pPr>
        <w:rPr>
          <w:del w:id="29" w:author="Author"/>
        </w:rPr>
      </w:pPr>
    </w:p>
    <w:tbl>
      <w:tblPr>
        <w:tblW w:w="0" w:type="auto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572"/>
        <w:gridCol w:w="2217"/>
        <w:gridCol w:w="5453"/>
        <w:tblGridChange w:id="30">
          <w:tblGrid>
            <w:gridCol w:w="1572"/>
            <w:gridCol w:w="2217"/>
            <w:gridCol w:w="5453"/>
          </w:tblGrid>
        </w:tblGridChange>
      </w:tblGrid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C0060/R0020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Assets that are not listed in a stock exchange</w:t>
            </w:r>
            <w:del w:id="31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Value of assets not listed in a stock exchange, by portfolio.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 the purpose of this template, not listed assets are the ones that are not negotiated on a regulated market or on a multilateral trading facility, as defined by Directive 2004/39/EC.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32" w:author="Author">
              <w:r w:rsidRPr="006717EA">
                <w:rPr>
                  <w:rFonts w:ascii="Times New Roman" w:hAnsi="Times New Roman" w:cs="Times New Roman"/>
                  <w:sz w:val="20"/>
                  <w:szCs w:val="20"/>
                </w:rPr>
                <w:t>Portfolio corresponds to the distinction between life, non-life, ring-fenced funds, other internal funds, shareholder's funds and general (no split).</w:t>
              </w:r>
            </w:ins>
            <w:del w:id="33" w:author="Author">
              <w:r w:rsidR="006B75DD"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B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34" w:name="_GoBack1"/>
            <w:bookmarkEnd w:id="34"/>
            <w:r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C0060/R0030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Assets that are not exchange tradable</w:t>
            </w:r>
            <w:del w:id="35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Value of assets that are not exchange tradable, by portfolio.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 the purpose of this template, not exchange tradable assets are the ones that </w:t>
            </w:r>
            <w:r w:rsidR="00DD6AA6" w:rsidRPr="00DD6AA6">
              <w:rPr>
                <w:rFonts w:ascii="Times New Roman" w:hAnsi="Times New Roman" w:cs="Times New Roman"/>
                <w:sz w:val="20"/>
                <w:szCs w:val="20"/>
              </w:rPr>
              <w:t>by their nature are not subject to negotiation on a regulated market or on a multilateral trading facility, as defined by Directive 2004/39/CE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17EA" w:rsidRDefault="006717EA">
            <w:pPr>
              <w:contextualSpacing/>
              <w:rPr>
                <w:ins w:id="36" w:author="Author"/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37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38" w:author="Author">
              <w:r w:rsidR="006B75DD"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B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39" w:name="_GoBack11"/>
            <w:bookmarkEnd w:id="39"/>
            <w:r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 w:rsidTr="001C5B6A">
        <w:tblPrEx>
          <w:tblW w:w="0" w:type="auto"/>
          <w:tblInd w:w="-10" w:type="dxa"/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</w:tblCellMar>
          <w:tblPrExChange w:id="40" w:author="Author">
            <w:tblPrEx>
              <w:tblW w:w="0" w:type="auto"/>
              <w:tblInd w:w="-10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98" w:type="dxa"/>
              </w:tblCellMar>
            </w:tblPrEx>
          </w:tblPrExChange>
        </w:tblPrEx>
        <w:trPr>
          <w:trHeight w:val="487"/>
          <w:trPrChange w:id="41" w:author="Author">
            <w:trPr>
              <w:trHeight w:val="2390"/>
            </w:trPr>
          </w:trPrChange>
        </w:trPr>
        <w:tc>
          <w:tcPr>
            <w:tcW w:w="157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tcPrChange w:id="42" w:author="Author">
              <w:tcPr>
                <w:tcW w:w="1572" w:type="dxa"/>
                <w:tcBorders>
                  <w:top w:val="nil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98" w:type="dxa"/>
                </w:tcMar>
              </w:tcPr>
            </w:tcPrChange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C0060/R0040 </w:t>
            </w:r>
          </w:p>
        </w:tc>
        <w:tc>
          <w:tcPr>
            <w:tcW w:w="22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tcPrChange w:id="43" w:author="Author">
              <w:tcPr>
                <w:tcW w:w="2217" w:type="dxa"/>
                <w:tcBorders>
                  <w:top w:val="nil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98" w:type="dxa"/>
                </w:tcMar>
              </w:tcPr>
            </w:tcPrChange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Government bonds</w:t>
            </w:r>
            <w:del w:id="44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tcPrChange w:id="45" w:author="Author">
              <w:tcPr>
                <w:tcW w:w="5453" w:type="dxa"/>
                <w:tcBorders>
                  <w:top w:val="nil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98" w:type="dxa"/>
                </w:tcMar>
              </w:tcPr>
            </w:tcPrChange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Value of assets </w:t>
            </w: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classifiable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under asset category 1 of Annex I</w:t>
            </w:r>
            <w:ins w:id="46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del w:id="47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ins w:id="48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Assets Categories</w:t>
              </w:r>
            </w:ins>
            <w:del w:id="49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Complementary Identification Code (CIC) Categories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50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51" w:author="Author">
              <w:r w:rsidR="006B75DD" w:rsidRPr="00B579CC"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</w:delText>
              </w:r>
              <w:r w:rsidR="006B75DD" w:rsidDel="006717EA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life, non-life, shareholder's funds, general (no split) and ring fenced funds.</w:delText>
              </w:r>
            </w:del>
            <w:r w:rsidR="006B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52" w:name="_GoBack111"/>
            <w:bookmarkEnd w:id="52"/>
            <w:r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 w:rsidTr="001C5B6A">
        <w:tblPrEx>
          <w:tblW w:w="0" w:type="auto"/>
          <w:tblInd w:w="-10" w:type="dxa"/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</w:tblCellMar>
          <w:tblPrExChange w:id="53" w:author="Author">
            <w:tblPrEx>
              <w:tblW w:w="0" w:type="auto"/>
              <w:tblInd w:w="-10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98" w:type="dxa"/>
              </w:tblCellMar>
            </w:tblPrEx>
          </w:tblPrExChange>
        </w:tblPrEx>
        <w:trPr>
          <w:trHeight w:val="983"/>
          <w:trPrChange w:id="54" w:author="Author">
            <w:trPr>
              <w:trHeight w:val="2390"/>
            </w:trPr>
          </w:trPrChange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tcPrChange w:id="55" w:author="Author">
              <w:tcPr>
                <w:tcW w:w="1572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98" w:type="dxa"/>
                </w:tcMar>
              </w:tcPr>
            </w:tcPrChange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C0060/R0050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tcPrChange w:id="56" w:author="Author">
              <w:tcPr>
                <w:tcW w:w="2217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98" w:type="dxa"/>
                </w:tcMar>
              </w:tcPr>
            </w:tcPrChange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Corporate bonds</w:t>
            </w:r>
            <w:del w:id="57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tcPrChange w:id="58" w:author="Author">
              <w:tcPr>
                <w:tcW w:w="5453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98" w:type="dxa"/>
                </w:tcMar>
              </w:tcPr>
            </w:tcPrChange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</w:t>
            </w: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asset category 2 of Annex I</w:t>
            </w:r>
            <w:ins w:id="59" w:author="Author">
              <w:r w:rsidR="009917AF" w:rsidRPr="00A847CA">
                <w:rPr>
                  <w:rFonts w:ascii="Times New Roman" w:hAnsi="Times New Roman" w:cs="Times New Roman"/>
                  <w:sz w:val="20"/>
                  <w:szCs w:val="20"/>
                </w:rPr>
                <w:t>V – Assets Categories</w:t>
              </w:r>
            </w:ins>
            <w:del w:id="60" w:author="Author">
              <w:r w:rsidRPr="00B579CC" w:rsidDel="009917AF">
                <w:rPr>
                  <w:rFonts w:ascii="Times New Roman" w:hAnsi="Times New Roman" w:cs="Times New Roman"/>
                  <w:sz w:val="20"/>
                  <w:szCs w:val="20"/>
                </w:rPr>
                <w:delText>II – Complementary Identification Code (CIC) Categories</w:delText>
              </w:r>
            </w:del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61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62" w:author="Author">
              <w:r w:rsidR="006B75DD" w:rsidRPr="00B579CC"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</w:delText>
              </w:r>
              <w:r w:rsidR="006B75DD" w:rsidDel="006717EA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non-life, shareholder's funds, general (no split) and ring fenced funds.</w:delText>
              </w:r>
            </w:del>
            <w:r w:rsidR="006B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63" w:name="_GoBack1111"/>
            <w:bookmarkEnd w:id="63"/>
            <w:r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C0060/R0060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Equity</w:t>
            </w:r>
            <w:del w:id="64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under asset category 3 of Annex I</w:t>
            </w:r>
            <w:ins w:id="65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del w:id="66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ins w:id="67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Assets Categories</w:t>
              </w:r>
            </w:ins>
            <w:del w:id="68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Complementary Identification Code (CIC) Categories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69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70" w:author="Author">
              <w:r w:rsidR="006B75DD" w:rsidRPr="00B579CC"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B75DD"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71" w:name="_GoBack11111"/>
            <w:bookmarkEnd w:id="71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C0060/R0070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Collective Investment Undertakings</w:t>
            </w:r>
            <w:del w:id="72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category 4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of Annex I</w:t>
            </w:r>
            <w:ins w:id="73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del w:id="74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ins w:id="75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Assets Categories</w:t>
              </w:r>
            </w:ins>
            <w:del w:id="76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Complementary Identification Code (CIC) Categories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77" w:author="Author">
              <w:r w:rsidRPr="006717EA">
                <w:rPr>
                  <w:rFonts w:ascii="Times New Roman" w:hAnsi="Times New Roman" w:cs="Times New Roman"/>
                  <w:sz w:val="20"/>
                  <w:szCs w:val="20"/>
                </w:rPr>
                <w:t>Portfolio corresponds to the distinction between life, non-life, ring-fenced funds, other internal funds, shareholder's funds and general (no split).</w:t>
              </w:r>
            </w:ins>
            <w:del w:id="78" w:author="Author">
              <w:r w:rsidR="006B75DD" w:rsidRPr="00B579CC"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B75DD"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79" w:name="_GoBack111111"/>
            <w:bookmarkEnd w:id="79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C0060/R0080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Structured notes</w:t>
            </w:r>
            <w:del w:id="80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category 5 of Annex I</w:t>
            </w:r>
            <w:ins w:id="81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del w:id="82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ins w:id="83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Assets Categories</w:t>
              </w:r>
            </w:ins>
            <w:del w:id="84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Complementary Identification Code (CIC) Categories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85" w:author="Author">
              <w:r w:rsidRPr="006717EA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ring-fenced funds, other internal funds, shareholder's funds and general (no split). </w:t>
              </w:r>
            </w:ins>
            <w:del w:id="86" w:author="Author">
              <w:r w:rsidR="006B75DD" w:rsidRPr="00B579CC"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B75DD"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87" w:name="_GoBack1111111"/>
            <w:bookmarkEnd w:id="87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 w:rsidTr="001C5B6A">
        <w:tblPrEx>
          <w:tblW w:w="0" w:type="auto"/>
          <w:tblInd w:w="-10" w:type="dxa"/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</w:tblCellMar>
          <w:tblPrExChange w:id="88" w:author="Author">
            <w:tblPrEx>
              <w:tblW w:w="0" w:type="auto"/>
              <w:tblInd w:w="-10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98" w:type="dxa"/>
              </w:tblCellMar>
            </w:tblPrEx>
          </w:tblPrExChange>
        </w:tblPrEx>
        <w:trPr>
          <w:trHeight w:val="699"/>
          <w:trPrChange w:id="89" w:author="Author">
            <w:trPr>
              <w:trHeight w:val="2390"/>
            </w:trPr>
          </w:trPrChange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tcPrChange w:id="90" w:author="Author">
              <w:tcPr>
                <w:tcW w:w="1572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98" w:type="dxa"/>
                </w:tcMar>
              </w:tcPr>
            </w:tcPrChange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C0060/R0090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tcPrChange w:id="91" w:author="Author">
              <w:tcPr>
                <w:tcW w:w="2217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98" w:type="dxa"/>
                </w:tcMar>
              </w:tcPr>
            </w:tcPrChange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Collateralised securities</w:t>
            </w:r>
            <w:del w:id="92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tcPrChange w:id="93" w:author="Author">
              <w:tcPr>
                <w:tcW w:w="5453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98" w:type="dxa"/>
                </w:tcMar>
              </w:tcPr>
            </w:tcPrChange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asset category 6 of Annex I</w:t>
            </w:r>
            <w:ins w:id="94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del w:id="95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ins w:id="96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Assets Categories</w:t>
              </w:r>
            </w:ins>
            <w:del w:id="97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Complementary Identification Code (CIC) Categories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98" w:author="Author">
              <w:r w:rsidRPr="006717EA">
                <w:rPr>
                  <w:rFonts w:ascii="Times New Roman" w:hAnsi="Times New Roman" w:cs="Times New Roman"/>
                  <w:sz w:val="20"/>
                  <w:szCs w:val="20"/>
                </w:rPr>
                <w:t>Portfolio corresponds to the distinction between life, non-life, ring-fenced funds, other internal funds, shareholder's funds and general (no split).</w:t>
              </w:r>
            </w:ins>
            <w:del w:id="99" w:author="Author">
              <w:r w:rsidR="006B75DD" w:rsidRPr="00B579CC"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B75DD"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00" w:name="_GoBack11111111"/>
            <w:bookmarkEnd w:id="100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C0060/R0100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Cash and deposits</w:t>
            </w:r>
            <w:del w:id="101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category 7 of Annex I</w:t>
            </w:r>
            <w:ins w:id="102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del w:id="103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ins w:id="104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Assets Categories</w:t>
              </w:r>
            </w:ins>
            <w:del w:id="105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Complementary Identification Code (CIC) Categories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106" w:author="Author">
              <w:r w:rsidRPr="006717EA">
                <w:rPr>
                  <w:rFonts w:ascii="Times New Roman" w:hAnsi="Times New Roman" w:cs="Times New Roman"/>
                  <w:sz w:val="20"/>
                  <w:szCs w:val="20"/>
                </w:rPr>
                <w:t>Portfolio corresponds to the distinction between life, non-life, ring-fenced funds, other internal funds, shareholder's funds and general (no split).</w:t>
              </w:r>
            </w:ins>
            <w:del w:id="107" w:author="Author">
              <w:r w:rsidR="006B75DD" w:rsidRPr="00B579CC"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B75DD"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08" w:name="_GoBack111111111"/>
            <w:bookmarkEnd w:id="108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C0060/R0110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Mortgages and loans</w:t>
            </w:r>
            <w:del w:id="109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asset category 8 of Annex I</w:t>
            </w:r>
            <w:ins w:id="110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del w:id="111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ins w:id="112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Assets Categories</w:t>
              </w:r>
            </w:ins>
            <w:del w:id="113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Complementary Identification Code (CIC) Categories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114" w:author="Author">
              <w:r w:rsidRPr="006717EA">
                <w:rPr>
                  <w:rFonts w:ascii="Times New Roman" w:hAnsi="Times New Roman" w:cs="Times New Roman"/>
                  <w:sz w:val="20"/>
                  <w:szCs w:val="20"/>
                </w:rPr>
                <w:t>Portfolio corresponds to the distinction between life, non-life, ring-fenced funds, other internal funds, shareholder's funds and general (no split).</w:t>
              </w:r>
            </w:ins>
            <w:del w:id="115" w:author="Author">
              <w:r w:rsidR="006B75DD" w:rsidRPr="00B579CC"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B75DD"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16" w:name="_GoBack1111111111"/>
            <w:bookmarkEnd w:id="116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C0060/R0120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Properties</w:t>
            </w:r>
            <w:del w:id="117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Value of assets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classifiable under asset category 9 of Annex I</w:t>
            </w:r>
            <w:ins w:id="118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del w:id="119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ins w:id="120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Assets Categories</w:t>
              </w:r>
            </w:ins>
            <w:del w:id="121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Complementary Identification Code (CIC) Categories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</w:t>
            </w: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122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123" w:author="Author">
              <w:r w:rsidR="006B75DD" w:rsidRPr="00B579CC"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B75DD"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24" w:name="_GoBack11111111111"/>
            <w:bookmarkEnd w:id="124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 w:rsidTr="001C5B6A">
        <w:tblPrEx>
          <w:tblW w:w="0" w:type="auto"/>
          <w:tblInd w:w="-10" w:type="dxa"/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</w:tblCellMar>
          <w:tblPrExChange w:id="125" w:author="Author">
            <w:tblPrEx>
              <w:tblW w:w="0" w:type="auto"/>
              <w:tblInd w:w="-10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98" w:type="dxa"/>
              </w:tblCellMar>
            </w:tblPrEx>
          </w:tblPrExChange>
        </w:tblPrEx>
        <w:trPr>
          <w:trHeight w:val="274"/>
          <w:trPrChange w:id="126" w:author="Author">
            <w:trPr>
              <w:trHeight w:val="2390"/>
            </w:trPr>
          </w:trPrChange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tcPrChange w:id="127" w:author="Author">
              <w:tcPr>
                <w:tcW w:w="1572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98" w:type="dxa"/>
                </w:tcMar>
              </w:tcPr>
            </w:tcPrChange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C0060/R0130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tcPrChange w:id="128" w:author="Author">
              <w:tcPr>
                <w:tcW w:w="2217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98" w:type="dxa"/>
                </w:tcMar>
              </w:tcPr>
            </w:tcPrChange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Other investments</w:t>
            </w:r>
            <w:del w:id="129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tcPrChange w:id="130" w:author="Author">
              <w:tcPr>
                <w:tcW w:w="5453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98" w:type="dxa"/>
                </w:tcMar>
              </w:tcPr>
            </w:tcPrChange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Value of assets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classifiable under asset category 0 of Annex I</w:t>
            </w:r>
            <w:ins w:id="131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del w:id="132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ins w:id="133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Assets Categories</w:t>
              </w:r>
            </w:ins>
            <w:del w:id="134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Complementary Identification Code (CIC) Categories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</w:t>
            </w: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135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136" w:author="Author">
              <w:r w:rsidR="006B75DD" w:rsidRPr="00B579CC"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B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37" w:name="_GoBack111111111111"/>
            <w:bookmarkEnd w:id="137"/>
            <w:r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C0060/R0140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Futures</w:t>
            </w:r>
            <w:del w:id="138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Value of assets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classifiable under asset category A of Annex I</w:t>
            </w:r>
            <w:ins w:id="139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del w:id="140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ins w:id="141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Assets Categories</w:t>
              </w:r>
            </w:ins>
            <w:del w:id="142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Complementary Identification Code (CIC) Categories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143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144" w:author="Author">
              <w:r w:rsidR="006B75DD" w:rsidRPr="00B579CC"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B75DD"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45" w:name="_GoBack1111111111111"/>
            <w:bookmarkEnd w:id="145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C0060/R0150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Call options</w:t>
            </w:r>
            <w:del w:id="146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9917AF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B of Annex I</w:t>
            </w:r>
            <w:ins w:id="147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del w:id="148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ins w:id="149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Assets Categories</w:t>
              </w:r>
            </w:ins>
            <w:del w:id="150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Complementary Identification Code (CIC) Categories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9917AF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9917AF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151" w:author="Author">
              <w:r w:rsidRPr="009917AF">
                <w:rPr>
                  <w:rFonts w:ascii="Times New Roman" w:hAnsi="Times New Roman" w:cs="Times New Roman"/>
                  <w:sz w:val="20"/>
                  <w:szCs w:val="20"/>
                </w:rPr>
                <w:t>Portfolio corresponds to the distinction between life, non-life, ring-fenced funds, other internal funds, shareholder's funds and general (no split).</w:t>
              </w:r>
            </w:ins>
            <w:del w:id="152" w:author="Author">
              <w:r w:rsidR="006B75DD" w:rsidRPr="009917AF"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B75DD"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9917AF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9917AF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53" w:name="_GoBack11111111111111"/>
            <w:bookmarkEnd w:id="153"/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C0060/R0160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Put options</w:t>
            </w:r>
            <w:del w:id="154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9917AF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C of Annex I</w:t>
            </w:r>
            <w:ins w:id="155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del w:id="156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ins w:id="157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Assets Categories</w:t>
              </w:r>
            </w:ins>
            <w:del w:id="158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Complementary Identification Code (CIC) Categories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9917AF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9917AF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159" w:author="Author">
              <w:r w:rsidRPr="009917AF">
                <w:rPr>
                  <w:rFonts w:ascii="Times New Roman" w:hAnsi="Times New Roman" w:cs="Times New Roman"/>
                  <w:sz w:val="20"/>
                  <w:szCs w:val="20"/>
                </w:rPr>
                <w:t>Portfolio corresponds to the distinction between life, non-life, ring-fenced funds, other internal funds, shareholder's funds and general (no split).</w:t>
              </w:r>
            </w:ins>
            <w:del w:id="160" w:author="Author">
              <w:r w:rsidR="006B75DD" w:rsidRPr="009917AF"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B75DD"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9917AF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9917AF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61" w:name="_GoBack111111111111111"/>
            <w:bookmarkEnd w:id="161"/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 w:rsidTr="001C5B6A">
        <w:tblPrEx>
          <w:tblW w:w="0" w:type="auto"/>
          <w:tblInd w:w="-10" w:type="dxa"/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98" w:type="dxa"/>
          </w:tblCellMar>
          <w:tblPrExChange w:id="162" w:author="Author">
            <w:tblPrEx>
              <w:tblW w:w="0" w:type="auto"/>
              <w:tblInd w:w="-10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CellMar>
                <w:left w:w="98" w:type="dxa"/>
              </w:tblCellMar>
            </w:tblPrEx>
          </w:tblPrExChange>
        </w:tblPrEx>
        <w:trPr>
          <w:trHeight w:val="274"/>
          <w:trPrChange w:id="163" w:author="Author">
            <w:trPr>
              <w:trHeight w:val="2390"/>
            </w:trPr>
          </w:trPrChange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tcPrChange w:id="164" w:author="Author">
              <w:tcPr>
                <w:tcW w:w="1572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98" w:type="dxa"/>
                </w:tcMar>
              </w:tcPr>
            </w:tcPrChange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C0060/R0170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tcPrChange w:id="165" w:author="Author">
              <w:tcPr>
                <w:tcW w:w="2217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98" w:type="dxa"/>
                </w:tcMar>
              </w:tcPr>
            </w:tcPrChange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Swaps</w:t>
            </w:r>
            <w:del w:id="166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  <w:tcPrChange w:id="167" w:author="Author">
              <w:tcPr>
                <w:tcW w:w="5453" w:type="dxa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FFFFF"/>
                <w:tcMar>
                  <w:left w:w="98" w:type="dxa"/>
                </w:tcMar>
              </w:tcPr>
            </w:tcPrChange>
          </w:tcPr>
          <w:p w:rsidR="00C86737" w:rsidRPr="009917AF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D of Annex I</w:t>
            </w:r>
            <w:ins w:id="168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del w:id="169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ins w:id="170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Assets Categories</w:t>
              </w:r>
            </w:ins>
            <w:del w:id="171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Complementary Identification Code (CIC) Categories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9917AF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9917AF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172" w:author="Author">
              <w:r w:rsidRPr="009917AF">
                <w:rPr>
                  <w:rFonts w:ascii="Times New Roman" w:hAnsi="Times New Roman" w:cs="Times New Roman"/>
                  <w:sz w:val="20"/>
                  <w:szCs w:val="20"/>
                </w:rPr>
                <w:t>Portfolio corresponds to the distinction between life, non-life, ring-fenced funds, other internal funds, shareholder's funds and general (no split).</w:t>
              </w:r>
            </w:ins>
            <w:del w:id="173" w:author="Author">
              <w:r w:rsidR="006B75DD" w:rsidRPr="009917AF"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B75DD"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9917AF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9917AF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74" w:name="_GoBack1111111111111111"/>
            <w:bookmarkEnd w:id="174"/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C0060/R0180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Forwards</w:t>
            </w:r>
            <w:del w:id="175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9917AF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E of Annex I</w:t>
            </w:r>
            <w:ins w:id="176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del w:id="177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ins w:id="178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Assets Categories</w:t>
              </w:r>
            </w:ins>
            <w:del w:id="179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Complementary Identification Code (CIC) Categories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9917AF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9917AF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180" w:author="Author">
              <w:r w:rsidRPr="009917AF">
                <w:rPr>
                  <w:rFonts w:ascii="Times New Roman" w:hAnsi="Times New Roman" w:cs="Times New Roman"/>
                  <w:sz w:val="20"/>
                  <w:szCs w:val="20"/>
                </w:rPr>
                <w:t>Portfolio corresponds to the distinction between life, non-life, ring-fenced funds, other internal funds, shareholder's funds and general (no split).</w:t>
              </w:r>
            </w:ins>
            <w:del w:id="181" w:author="Author">
              <w:r w:rsidR="006B75DD" w:rsidRPr="009917AF"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B75DD"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9917AF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9917AF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82" w:name="_GoBack11111111111111111"/>
            <w:bookmarkEnd w:id="182"/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C0060/R0190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Credit derivatives</w:t>
            </w:r>
            <w:del w:id="183" w:author="Author">
              <w:r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, by portfolio</w:delText>
              </w:r>
            </w:del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asset category F of Annex I</w:t>
            </w:r>
            <w:ins w:id="184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V</w:t>
              </w:r>
            </w:ins>
            <w:del w:id="185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II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ins w:id="186" w:author="Author">
              <w:r w:rsidR="00EF0848" w:rsidRPr="009917AF">
                <w:rPr>
                  <w:rFonts w:ascii="Times New Roman" w:hAnsi="Times New Roman" w:cs="Times New Roman"/>
                  <w:sz w:val="20"/>
                  <w:szCs w:val="20"/>
                </w:rPr>
                <w:t>Assets Categories</w:t>
              </w:r>
            </w:ins>
            <w:del w:id="187" w:author="Author">
              <w:r w:rsidRPr="009917AF" w:rsidDel="00EF0848">
                <w:rPr>
                  <w:rFonts w:ascii="Times New Roman" w:hAnsi="Times New Roman" w:cs="Times New Roman"/>
                  <w:sz w:val="20"/>
                  <w:szCs w:val="20"/>
                </w:rPr>
                <w:delText>Complementary Identification Code (CIC) Categories</w:delText>
              </w:r>
            </w:del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ins w:id="188" w:author="Author"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Portfolio corresponds to the distinction between life, non-life, 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ring-fenced funds, other internal funds, 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>shareholder's funds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and</w:t>
              </w:r>
              <w:r w:rsidRPr="00A6391E">
                <w:rPr>
                  <w:rFonts w:ascii="Times New Roman" w:hAnsi="Times New Roman" w:cs="Times New Roman"/>
                  <w:sz w:val="20"/>
                  <w:szCs w:val="20"/>
                </w:rPr>
                <w:t xml:space="preserve"> general (no split).</w:t>
              </w:r>
            </w:ins>
            <w:del w:id="189" w:author="Author">
              <w:r w:rsidR="006B75DD" w:rsidRPr="00B579CC" w:rsidDel="006717EA">
                <w:rPr>
                  <w:rFonts w:ascii="Times New Roman" w:hAnsi="Times New Roman" w:cs="Times New Roman"/>
                  <w:sz w:val="20"/>
                  <w:szCs w:val="20"/>
                </w:rPr>
                <w:delText>Portfolio corresponds to the distinction between life, non-life, shareholder's funds, general (no split) and ring fenced funds.</w:delText>
              </w:r>
            </w:del>
            <w:r w:rsidR="006B75DD"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90" w:name="_GoBack111111111111111111"/>
            <w:bookmarkEnd w:id="190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</w:tbl>
    <w:p w:rsidR="00C86737" w:rsidRDefault="00C86737"/>
    <w:sectPr w:rsidR="00C86737">
      <w:pgSz w:w="11906" w:h="16838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oNotDisplayPageBoundaries/>
  <w:proofState w:spelling="clean" w:grammar="clean"/>
  <w:trackRevisions/>
  <w:defaultTabStop w:val="367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C86737"/>
    <w:rsid w:val="0015433E"/>
    <w:rsid w:val="001C5B6A"/>
    <w:rsid w:val="002B045E"/>
    <w:rsid w:val="0046423E"/>
    <w:rsid w:val="00523C5E"/>
    <w:rsid w:val="0065785D"/>
    <w:rsid w:val="006717EA"/>
    <w:rsid w:val="006B75DD"/>
    <w:rsid w:val="00801867"/>
    <w:rsid w:val="008E4B87"/>
    <w:rsid w:val="00963813"/>
    <w:rsid w:val="009917AF"/>
    <w:rsid w:val="009D7A7F"/>
    <w:rsid w:val="00A767CE"/>
    <w:rsid w:val="00A84693"/>
    <w:rsid w:val="00B11F1B"/>
    <w:rsid w:val="00B426B1"/>
    <w:rsid w:val="00B579CC"/>
    <w:rsid w:val="00C86737"/>
    <w:rsid w:val="00DC65F8"/>
    <w:rsid w:val="00DD6AA6"/>
    <w:rsid w:val="00E80916"/>
    <w:rsid w:val="00EF0848"/>
    <w:rsid w:val="00F2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" w:hAnsi="Calibri" w:cs="Calibr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31E0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31E0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1E0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2193C"/>
  </w:style>
  <w:style w:type="character" w:customStyle="1" w:styleId="FooterChar">
    <w:name w:val="Footer Char"/>
    <w:basedOn w:val="DefaultParagraphFont"/>
    <w:link w:val="Footer"/>
    <w:uiPriority w:val="99"/>
    <w:rsid w:val="0022193C"/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Calibri" w:cs="Times New Roman"/>
    </w:rPr>
  </w:style>
  <w:style w:type="character" w:customStyle="1" w:styleId="ListLabel5">
    <w:name w:val="ListLabel 5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0"/>
      <w:szCs w:val="24"/>
      <w:vertAlign w:val="baselin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D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31E0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4C31E0"/>
    <w:rPr>
      <w:b/>
      <w:bCs/>
    </w:rPr>
  </w:style>
  <w:style w:type="paragraph" w:styleId="ListParagraph">
    <w:name w:val="List Paragraph"/>
    <w:basedOn w:val="Normal"/>
    <w:uiPriority w:val="34"/>
    <w:qFormat/>
    <w:rsid w:val="000371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Revision">
    <w:name w:val="Revision"/>
    <w:uiPriority w:val="99"/>
    <w:semiHidden/>
    <w:rsid w:val="00966B11"/>
    <w:pPr>
      <w:suppressAutoHyphens/>
      <w:spacing w:line="240" w:lineRule="auto"/>
    </w:pPr>
    <w:rPr>
      <w:color w:val="00000A"/>
    </w:rPr>
  </w:style>
  <w:style w:type="paragraph" w:styleId="NoSpacing">
    <w:name w:val="No Spacing"/>
    <w:uiPriority w:val="1"/>
    <w:qFormat/>
    <w:rsid w:val="00DF2837"/>
    <w:pPr>
      <w:suppressAutoHyphens/>
      <w:spacing w:line="240" w:lineRule="auto"/>
    </w:pPr>
    <w:rPr>
      <w:color w:val="00000A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</w:style>
  <w:style w:type="table" w:styleId="TableGrid">
    <w:name w:val="Table Grid"/>
    <w:basedOn w:val="TableNormal"/>
    <w:uiPriority w:val="59"/>
    <w:rsid w:val="00FB281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" w:hAnsi="Calibri" w:cs="Calibr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31E0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31E0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1E0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2193C"/>
  </w:style>
  <w:style w:type="character" w:customStyle="1" w:styleId="FooterChar">
    <w:name w:val="Footer Char"/>
    <w:basedOn w:val="DefaultParagraphFont"/>
    <w:link w:val="Footer"/>
    <w:uiPriority w:val="99"/>
    <w:rsid w:val="0022193C"/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Calibri" w:cs="Times New Roman"/>
    </w:rPr>
  </w:style>
  <w:style w:type="character" w:customStyle="1" w:styleId="ListLabel5">
    <w:name w:val="ListLabel 5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0"/>
      <w:szCs w:val="24"/>
      <w:vertAlign w:val="baselin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D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31E0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4C31E0"/>
    <w:rPr>
      <w:b/>
      <w:bCs/>
    </w:rPr>
  </w:style>
  <w:style w:type="paragraph" w:styleId="ListParagraph">
    <w:name w:val="List Paragraph"/>
    <w:basedOn w:val="Normal"/>
    <w:uiPriority w:val="34"/>
    <w:qFormat/>
    <w:rsid w:val="000371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Revision">
    <w:name w:val="Revision"/>
    <w:uiPriority w:val="99"/>
    <w:semiHidden/>
    <w:rsid w:val="00966B11"/>
    <w:pPr>
      <w:suppressAutoHyphens/>
      <w:spacing w:line="240" w:lineRule="auto"/>
    </w:pPr>
    <w:rPr>
      <w:color w:val="00000A"/>
    </w:rPr>
  </w:style>
  <w:style w:type="paragraph" w:styleId="NoSpacing">
    <w:name w:val="No Spacing"/>
    <w:uiPriority w:val="1"/>
    <w:qFormat/>
    <w:rsid w:val="00DF2837"/>
    <w:pPr>
      <w:suppressAutoHyphens/>
      <w:spacing w:line="240" w:lineRule="auto"/>
    </w:pPr>
    <w:rPr>
      <w:color w:val="00000A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</w:style>
  <w:style w:type="table" w:styleId="TableGrid">
    <w:name w:val="Table Grid"/>
    <w:basedOn w:val="TableNormal"/>
    <w:uiPriority w:val="59"/>
    <w:rsid w:val="00FB281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7594A-204C-4152-8244-FBBE148368DD}">
  <ds:schemaRefs/>
</ds:datastoreItem>
</file>

<file path=customXml/itemProps2.xml><?xml version="1.0" encoding="utf-8"?>
<ds:datastoreItem xmlns:ds="http://schemas.openxmlformats.org/officeDocument/2006/customXml" ds:itemID="{AB0AEA10-433B-4A53-B20F-B99FE89BE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2427</Words>
  <Characters>13836</Characters>
  <Application>Microsoft Office Word</Application>
  <DocSecurity>0</DocSecurity>
  <Lines>115</Lines>
  <Paragraphs>32</Paragraphs>
  <ScaleCrop>false</ScaleCrop>
  <Company/>
  <LinksUpToDate>false</LinksUpToDate>
  <CharactersWithSpaces>16231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2015-07-02T20:53:00Z</dcterms:created>
  <dcterms:modified xsi:type="dcterms:W3CDTF">2015-07-02T20:53:00Z</dcterms:modified>
  <dc:language/>
</cp:coreProperties>
</file>